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51"/>
      </w:tblGrid>
      <w:tr w:rsidR="005D6884" w:rsidRPr="00384E9E" w14:paraId="05929B7D" w14:textId="77777777" w:rsidTr="00384E9E">
        <w:tc>
          <w:tcPr>
            <w:tcW w:w="2405" w:type="dxa"/>
            <w:shd w:val="clear" w:color="auto" w:fill="auto"/>
          </w:tcPr>
          <w:p w14:paraId="7521AD8C" w14:textId="670C0645" w:rsidR="005D6884" w:rsidRPr="00384E9E" w:rsidRDefault="00EE1CA3" w:rsidP="00384E9E">
            <w:pPr>
              <w:spacing w:after="0" w:line="240" w:lineRule="auto"/>
              <w:jc w:val="center"/>
              <w:rPr>
                <w:rFonts w:ascii="Arial" w:hAnsi="Arial" w:cs="Arial"/>
                <w:sz w:val="28"/>
                <w:szCs w:val="28"/>
              </w:rPr>
            </w:pPr>
            <w:ins w:id="0" w:author="XJM BR" w:date="2020-05-26T17:11:00Z">
              <w:r>
                <w:rPr>
                  <w:rFonts w:ascii="Arial" w:hAnsi="Arial" w:cs="Arial"/>
                  <w:sz w:val="28"/>
                  <w:szCs w:val="28"/>
                </w:rPr>
                <w:t xml:space="preserve">Dossier </w:t>
              </w:r>
            </w:ins>
            <w:bookmarkStart w:id="1" w:name="_GoBack"/>
            <w:bookmarkEnd w:id="1"/>
            <w:r w:rsidR="008A5EAB">
              <w:rPr>
                <w:rFonts w:ascii="Arial" w:hAnsi="Arial" w:cs="Arial"/>
                <w:sz w:val="28"/>
                <w:szCs w:val="28"/>
              </w:rPr>
              <w:t>Cycle 4- Début</w:t>
            </w:r>
          </w:p>
          <w:p w14:paraId="280BCBAC" w14:textId="77777777" w:rsidR="005D6884" w:rsidRPr="00384E9E" w:rsidRDefault="006657F6" w:rsidP="00384E9E">
            <w:pPr>
              <w:spacing w:after="0" w:line="240" w:lineRule="auto"/>
              <w:rPr>
                <w:rFonts w:ascii="Arial" w:hAnsi="Arial" w:cs="Arial"/>
                <w:sz w:val="28"/>
                <w:szCs w:val="28"/>
              </w:rPr>
            </w:pPr>
            <w:r>
              <w:rPr>
                <w:rFonts w:ascii="Arial" w:hAnsi="Arial" w:cs="Arial"/>
                <w:noProof/>
                <w:sz w:val="28"/>
                <w:szCs w:val="28"/>
                <w:lang w:eastAsia="fr-FR"/>
              </w:rPr>
              <w:drawing>
                <wp:inline distT="0" distB="0" distL="0" distR="0" wp14:anchorId="239C9A3E" wp14:editId="49D610AB">
                  <wp:extent cx="1330960" cy="949325"/>
                  <wp:effectExtent l="0" t="0" r="0" b="0"/>
                  <wp:docPr id="1" name="Image 1" descr="image c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cv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0960" cy="949325"/>
                          </a:xfrm>
                          <a:prstGeom prst="rect">
                            <a:avLst/>
                          </a:prstGeom>
                          <a:noFill/>
                          <a:ln>
                            <a:noFill/>
                          </a:ln>
                        </pic:spPr>
                      </pic:pic>
                    </a:graphicData>
                  </a:graphic>
                </wp:inline>
              </w:drawing>
            </w:r>
          </w:p>
        </w:tc>
        <w:tc>
          <w:tcPr>
            <w:tcW w:w="8051" w:type="dxa"/>
            <w:shd w:val="clear" w:color="auto" w:fill="auto"/>
          </w:tcPr>
          <w:p w14:paraId="67914A0B" w14:textId="77777777" w:rsidR="006A14E6" w:rsidRDefault="005D6884" w:rsidP="00B2220D">
            <w:pPr>
              <w:spacing w:after="0" w:line="240" w:lineRule="auto"/>
              <w:jc w:val="center"/>
              <w:rPr>
                <w:rFonts w:ascii="Arial" w:hAnsi="Arial" w:cs="Arial"/>
                <w:sz w:val="28"/>
                <w:szCs w:val="28"/>
              </w:rPr>
            </w:pPr>
            <w:r w:rsidRPr="00384E9E">
              <w:rPr>
                <w:rFonts w:ascii="Arial" w:hAnsi="Arial" w:cs="Arial"/>
                <w:sz w:val="28"/>
                <w:szCs w:val="28"/>
              </w:rPr>
              <w:t>Nom de la séquence :</w:t>
            </w:r>
            <w:r w:rsidR="006A14E6">
              <w:rPr>
                <w:rFonts w:ascii="Arial" w:hAnsi="Arial" w:cs="Arial"/>
                <w:sz w:val="28"/>
                <w:szCs w:val="28"/>
              </w:rPr>
              <w:t xml:space="preserve"> </w:t>
            </w:r>
          </w:p>
          <w:p w14:paraId="4BD2698D" w14:textId="0CC99D1B" w:rsidR="005D6884" w:rsidRPr="006A14E6" w:rsidRDefault="006657F6" w:rsidP="00B2220D">
            <w:pPr>
              <w:spacing w:after="0" w:line="240" w:lineRule="auto"/>
              <w:jc w:val="center"/>
              <w:rPr>
                <w:rFonts w:ascii="Arial" w:hAnsi="Arial" w:cs="Arial"/>
                <w:b/>
                <w:bCs/>
                <w:sz w:val="28"/>
                <w:szCs w:val="28"/>
              </w:rPr>
            </w:pPr>
            <w:r>
              <w:rPr>
                <w:rFonts w:ascii="Arial" w:hAnsi="Arial" w:cs="Arial"/>
                <w:b/>
                <w:bCs/>
                <w:sz w:val="28"/>
                <w:szCs w:val="28"/>
              </w:rPr>
              <w:t>Conception d’un t</w:t>
            </w:r>
            <w:r w:rsidR="0058068A">
              <w:rPr>
                <w:rFonts w:ascii="Arial" w:hAnsi="Arial" w:cs="Arial"/>
                <w:b/>
                <w:bCs/>
                <w:sz w:val="28"/>
                <w:szCs w:val="28"/>
              </w:rPr>
              <w:t xml:space="preserve">rombone </w:t>
            </w:r>
          </w:p>
          <w:p w14:paraId="62283317" w14:textId="77777777" w:rsidR="006A14E6" w:rsidRPr="00A717D3" w:rsidRDefault="006A14E6" w:rsidP="006A14E6">
            <w:pPr>
              <w:spacing w:after="0" w:line="240" w:lineRule="auto"/>
              <w:rPr>
                <w:rFonts w:ascii="Arial" w:hAnsi="Arial" w:cs="Arial"/>
                <w:b/>
                <w:sz w:val="20"/>
                <w:szCs w:val="20"/>
              </w:rPr>
            </w:pPr>
            <w:r w:rsidRPr="00A717D3">
              <w:rPr>
                <w:rFonts w:ascii="Arial" w:hAnsi="Arial" w:cs="Arial"/>
                <w:b/>
                <w:sz w:val="20"/>
                <w:szCs w:val="20"/>
              </w:rPr>
              <w:t>Compétences</w:t>
            </w:r>
          </w:p>
          <w:p w14:paraId="3B3CF6A3" w14:textId="77777777" w:rsidR="006A14E6" w:rsidRPr="00BE62E7" w:rsidRDefault="006A14E6" w:rsidP="006A14E6">
            <w:pPr>
              <w:tabs>
                <w:tab w:val="left" w:pos="990"/>
              </w:tabs>
              <w:spacing w:after="0"/>
              <w:rPr>
                <w:rFonts w:ascii="Arial" w:hAnsi="Arial" w:cs="Arial"/>
                <w:sz w:val="20"/>
                <w:szCs w:val="20"/>
              </w:rPr>
            </w:pPr>
            <w:r w:rsidRPr="00BE62E7">
              <w:rPr>
                <w:rFonts w:ascii="Arial" w:hAnsi="Arial" w:cs="Arial"/>
                <w:sz w:val="20"/>
                <w:szCs w:val="20"/>
              </w:rPr>
              <w:t>- Identifier un besoin et énoncer un problème technique, (DIC 1.1)</w:t>
            </w:r>
          </w:p>
          <w:p w14:paraId="2CCE99AB" w14:textId="77777777" w:rsidR="006A14E6" w:rsidRPr="00BE62E7" w:rsidRDefault="006A14E6" w:rsidP="006A14E6">
            <w:pPr>
              <w:tabs>
                <w:tab w:val="left" w:pos="990"/>
              </w:tabs>
              <w:spacing w:after="0"/>
              <w:rPr>
                <w:rFonts w:ascii="Arial" w:hAnsi="Arial" w:cs="Arial"/>
                <w:sz w:val="20"/>
                <w:szCs w:val="20"/>
              </w:rPr>
            </w:pPr>
            <w:r w:rsidRPr="00BE62E7">
              <w:rPr>
                <w:rFonts w:ascii="Arial" w:hAnsi="Arial" w:cs="Arial"/>
                <w:sz w:val="20"/>
                <w:szCs w:val="20"/>
              </w:rPr>
              <w:t>- Identifier les conditions, contraintes (normes et règlements) et ressources correspondantes, qualifier et quantifier simplement les performances d’un objet technique existant ou à créer (DIC 1.2)</w:t>
            </w:r>
          </w:p>
          <w:p w14:paraId="0CE9EF6B" w14:textId="77777777" w:rsidR="006A14E6" w:rsidRPr="00384E9E" w:rsidRDefault="006A14E6" w:rsidP="006A14E6">
            <w:pPr>
              <w:spacing w:after="0" w:line="240" w:lineRule="auto"/>
              <w:rPr>
                <w:rFonts w:ascii="Arial" w:hAnsi="Arial" w:cs="Arial"/>
                <w:sz w:val="28"/>
                <w:szCs w:val="28"/>
              </w:rPr>
            </w:pPr>
            <w:r w:rsidRPr="00BE62E7">
              <w:rPr>
                <w:rFonts w:ascii="Arial" w:hAnsi="Arial" w:cs="Arial"/>
                <w:sz w:val="20"/>
                <w:szCs w:val="20"/>
              </w:rPr>
              <w:t>- Exprimer sa pensée à l’aide d’outils de description adaptés : croquis, schémas, graphes, diagrammes, tableaux (représentations non normées).</w:t>
            </w:r>
            <w:r w:rsidRPr="00BE62E7">
              <w:rPr>
                <w:color w:val="000000"/>
                <w:sz w:val="20"/>
                <w:szCs w:val="20"/>
              </w:rPr>
              <w:t xml:space="preserve"> </w:t>
            </w:r>
            <w:r w:rsidRPr="00BE62E7">
              <w:rPr>
                <w:rFonts w:ascii="Arial" w:hAnsi="Arial" w:cs="Arial"/>
                <w:color w:val="000000"/>
                <w:sz w:val="20"/>
                <w:szCs w:val="20"/>
              </w:rPr>
              <w:t>(OTSCIS.2.1)</w:t>
            </w:r>
          </w:p>
        </w:tc>
      </w:tr>
      <w:tr w:rsidR="005D6884" w:rsidRPr="00384E9E" w14:paraId="5AAD512F" w14:textId="77777777" w:rsidTr="00482E10">
        <w:trPr>
          <w:trHeight w:val="1453"/>
        </w:trPr>
        <w:tc>
          <w:tcPr>
            <w:tcW w:w="10456" w:type="dxa"/>
            <w:gridSpan w:val="2"/>
            <w:shd w:val="clear" w:color="auto" w:fill="auto"/>
          </w:tcPr>
          <w:p w14:paraId="6463C60D" w14:textId="77777777" w:rsidR="00B20C93" w:rsidRPr="00384E9E" w:rsidRDefault="00C963DC" w:rsidP="00384E9E">
            <w:pPr>
              <w:spacing w:after="0" w:line="240" w:lineRule="auto"/>
              <w:rPr>
                <w:rFonts w:ascii="Arial" w:hAnsi="Arial" w:cs="Arial"/>
                <w:i/>
                <w:sz w:val="28"/>
                <w:szCs w:val="28"/>
                <w:u w:val="single"/>
              </w:rPr>
            </w:pPr>
            <w:r w:rsidRPr="00384E9E">
              <w:rPr>
                <w:rFonts w:ascii="Arial" w:hAnsi="Arial" w:cs="Arial"/>
                <w:i/>
                <w:sz w:val="28"/>
                <w:szCs w:val="28"/>
                <w:u w:val="single"/>
              </w:rPr>
              <w:t>Présentation du contexte pédagogique</w:t>
            </w:r>
          </w:p>
          <w:p w14:paraId="62B1D10A" w14:textId="2D9CBB8C" w:rsidR="00384E9E" w:rsidRPr="00384E9E" w:rsidRDefault="00D4628E" w:rsidP="00384E9E">
            <w:pPr>
              <w:spacing w:after="0" w:line="240" w:lineRule="auto"/>
              <w:rPr>
                <w:rFonts w:ascii="Arial" w:hAnsi="Arial" w:cs="Arial"/>
                <w:sz w:val="24"/>
                <w:szCs w:val="24"/>
              </w:rPr>
            </w:pPr>
            <w:r w:rsidRPr="00E94DE0">
              <w:rPr>
                <w:rFonts w:ascii="Arial" w:hAnsi="Arial" w:cs="Arial"/>
                <w:color w:val="000000"/>
              </w:rPr>
              <w:t xml:space="preserve">Cette séquence permet </w:t>
            </w:r>
            <w:r w:rsidR="000146FE">
              <w:rPr>
                <w:rFonts w:ascii="Arial" w:hAnsi="Arial" w:cs="Arial"/>
                <w:color w:val="000000"/>
              </w:rPr>
              <w:t xml:space="preserve">aux élèves </w:t>
            </w:r>
            <w:r w:rsidRPr="00E94DE0">
              <w:rPr>
                <w:rFonts w:ascii="Arial" w:hAnsi="Arial" w:cs="Arial"/>
                <w:color w:val="000000"/>
              </w:rPr>
              <w:t xml:space="preserve">de </w:t>
            </w:r>
            <w:r>
              <w:rPr>
                <w:rFonts w:ascii="Arial" w:hAnsi="Arial" w:cs="Arial"/>
                <w:color w:val="000000"/>
              </w:rPr>
              <w:t xml:space="preserve">répondre à un besoin de promouvoir les actions du « conseil de la vie collégienne » </w:t>
            </w:r>
            <w:r w:rsidR="006657F6">
              <w:rPr>
                <w:rFonts w:ascii="Arial" w:hAnsi="Arial" w:cs="Arial"/>
                <w:color w:val="000000"/>
              </w:rPr>
              <w:t>(</w:t>
            </w:r>
            <w:r>
              <w:rPr>
                <w:rFonts w:ascii="Arial" w:hAnsi="Arial" w:cs="Arial"/>
                <w:color w:val="000000"/>
              </w:rPr>
              <w:t>CVC</w:t>
            </w:r>
            <w:r w:rsidR="006657F6">
              <w:rPr>
                <w:rFonts w:ascii="Arial" w:hAnsi="Arial" w:cs="Arial"/>
                <w:color w:val="000000"/>
              </w:rPr>
              <w:t>)</w:t>
            </w:r>
            <w:r>
              <w:rPr>
                <w:rFonts w:ascii="Arial" w:hAnsi="Arial" w:cs="Arial"/>
                <w:color w:val="000000"/>
              </w:rPr>
              <w:t xml:space="preserve"> du collège </w:t>
            </w:r>
            <w:r w:rsidR="00CD41C6">
              <w:rPr>
                <w:rFonts w:ascii="Arial" w:hAnsi="Arial" w:cs="Arial"/>
                <w:color w:val="000000"/>
              </w:rPr>
              <w:t xml:space="preserve">par la diffusion </w:t>
            </w:r>
            <w:r>
              <w:rPr>
                <w:rFonts w:ascii="Arial" w:hAnsi="Arial" w:cs="Arial"/>
                <w:color w:val="000000"/>
              </w:rPr>
              <w:t>d’un objet technique</w:t>
            </w:r>
            <w:r w:rsidR="00F415E2">
              <w:rPr>
                <w:rFonts w:ascii="Arial" w:hAnsi="Arial" w:cs="Arial"/>
                <w:color w:val="000000"/>
              </w:rPr>
              <w:t xml:space="preserve"> qui permet de pincer et de maintenir plusieurs feuilles ensemble</w:t>
            </w:r>
            <w:r w:rsidR="00CD41C6">
              <w:rPr>
                <w:rFonts w:ascii="Arial" w:hAnsi="Arial" w:cs="Arial"/>
                <w:color w:val="000000"/>
              </w:rPr>
              <w:t xml:space="preserve">. </w:t>
            </w:r>
            <w:r w:rsidRPr="00E94DE0">
              <w:rPr>
                <w:rFonts w:ascii="Arial" w:hAnsi="Arial" w:cs="Arial"/>
                <w:color w:val="000000"/>
              </w:rPr>
              <w:t xml:space="preserve">Dans ce contexte, </w:t>
            </w:r>
            <w:r w:rsidR="00CD41C6">
              <w:rPr>
                <w:rFonts w:ascii="Arial" w:hAnsi="Arial" w:cs="Arial"/>
                <w:color w:val="000000"/>
              </w:rPr>
              <w:t xml:space="preserve">les élèves devront bien définir les contraintes à respecter et </w:t>
            </w:r>
            <w:r w:rsidRPr="00E94DE0">
              <w:rPr>
                <w:rFonts w:ascii="Arial" w:hAnsi="Arial" w:cs="Arial"/>
                <w:color w:val="000000"/>
              </w:rPr>
              <w:t xml:space="preserve">concevoir un </w:t>
            </w:r>
            <w:r w:rsidR="00F415E2">
              <w:rPr>
                <w:rFonts w:ascii="Arial" w:hAnsi="Arial" w:cs="Arial"/>
                <w:color w:val="000000"/>
              </w:rPr>
              <w:t>modèle de ce</w:t>
            </w:r>
            <w:r w:rsidRPr="00E94DE0">
              <w:rPr>
                <w:rFonts w:ascii="Arial" w:hAnsi="Arial" w:cs="Arial"/>
                <w:color w:val="000000"/>
              </w:rPr>
              <w:t xml:space="preserve"> t</w:t>
            </w:r>
            <w:r w:rsidR="00F415E2">
              <w:rPr>
                <w:rFonts w:ascii="Arial" w:hAnsi="Arial" w:cs="Arial"/>
                <w:color w:val="000000"/>
              </w:rPr>
              <w:t>rombone particulier</w:t>
            </w:r>
            <w:r w:rsidR="00CD41C6">
              <w:rPr>
                <w:rFonts w:ascii="Arial" w:hAnsi="Arial" w:cs="Arial"/>
                <w:color w:val="000000"/>
              </w:rPr>
              <w:t>.</w:t>
            </w:r>
          </w:p>
        </w:tc>
      </w:tr>
      <w:tr w:rsidR="00744F96" w:rsidRPr="00384E9E" w14:paraId="5676BC60" w14:textId="77777777" w:rsidTr="00482E10">
        <w:trPr>
          <w:trHeight w:val="3119"/>
        </w:trPr>
        <w:tc>
          <w:tcPr>
            <w:tcW w:w="10456" w:type="dxa"/>
            <w:gridSpan w:val="2"/>
            <w:shd w:val="clear" w:color="auto" w:fill="auto"/>
          </w:tcPr>
          <w:p w14:paraId="46106F23" w14:textId="77777777" w:rsidR="00744F96" w:rsidRPr="00384E9E" w:rsidRDefault="00744F96" w:rsidP="009A467D">
            <w:pPr>
              <w:spacing w:after="0" w:line="240" w:lineRule="auto"/>
              <w:jc w:val="center"/>
              <w:rPr>
                <w:rFonts w:ascii="Arial" w:hAnsi="Arial" w:cs="Arial"/>
                <w:i/>
                <w:sz w:val="28"/>
                <w:szCs w:val="28"/>
                <w:u w:val="single"/>
              </w:rPr>
            </w:pPr>
            <w:r w:rsidRPr="00384E9E">
              <w:rPr>
                <w:rFonts w:ascii="Arial" w:hAnsi="Arial" w:cs="Arial"/>
                <w:i/>
                <w:sz w:val="28"/>
                <w:szCs w:val="28"/>
                <w:u w:val="single"/>
              </w:rPr>
              <w:t>Déroulement de la séquence</w:t>
            </w:r>
          </w:p>
          <w:p w14:paraId="7F845D3D" w14:textId="77777777" w:rsidR="009A467D" w:rsidRDefault="009A467D" w:rsidP="009A467D">
            <w:pPr>
              <w:spacing w:after="0" w:line="240" w:lineRule="auto"/>
              <w:rPr>
                <w:rFonts w:ascii="Arial" w:hAnsi="Arial" w:cs="Arial"/>
                <w:i/>
                <w:sz w:val="28"/>
                <w:szCs w:val="28"/>
                <w:u w:val="single"/>
              </w:rPr>
            </w:pPr>
            <w:r>
              <w:rPr>
                <w:rFonts w:ascii="Arial" w:hAnsi="Arial" w:cs="Arial"/>
                <w:i/>
                <w:sz w:val="28"/>
                <w:szCs w:val="28"/>
                <w:u w:val="single"/>
              </w:rPr>
              <w:t>Activité 1</w:t>
            </w:r>
          </w:p>
          <w:p w14:paraId="13F9F0F6" w14:textId="10BD0C71" w:rsidR="009A467D" w:rsidRPr="00FF222B" w:rsidRDefault="008A5EAB" w:rsidP="009A467D">
            <w:pPr>
              <w:pStyle w:val="Normal1"/>
              <w:spacing w:after="0" w:line="240" w:lineRule="auto"/>
              <w:jc w:val="both"/>
              <w:rPr>
                <w:rFonts w:ascii="Arial" w:eastAsia="Arial" w:hAnsi="Arial" w:cs="Arial"/>
              </w:rPr>
            </w:pPr>
            <w:r>
              <w:rPr>
                <w:rFonts w:ascii="Arial" w:eastAsia="Arial" w:hAnsi="Arial" w:cs="Arial"/>
              </w:rPr>
              <w:t>S</w:t>
            </w:r>
            <w:r w:rsidR="009A467D" w:rsidRPr="00FF222B">
              <w:rPr>
                <w:rFonts w:ascii="Arial" w:eastAsia="Arial" w:hAnsi="Arial" w:cs="Arial"/>
              </w:rPr>
              <w:t>ituation déclenchante</w:t>
            </w:r>
            <w:r>
              <w:rPr>
                <w:rFonts w:ascii="Arial" w:eastAsia="Arial" w:hAnsi="Arial" w:cs="Arial"/>
              </w:rPr>
              <w:t xml:space="preserve"> : </w:t>
            </w:r>
            <w:r w:rsidR="009A467D" w:rsidRPr="00FF222B">
              <w:rPr>
                <w:rFonts w:ascii="Arial" w:eastAsia="Arial" w:hAnsi="Arial" w:cs="Arial"/>
              </w:rPr>
              <w:t xml:space="preserve">le courrier du CVC </w:t>
            </w:r>
            <w:r w:rsidR="007F6A30">
              <w:rPr>
                <w:rFonts w:ascii="Arial" w:eastAsia="Times New Roman" w:hAnsi="Arial" w:cs="Arial"/>
                <w:bCs/>
                <w:color w:val="000000"/>
              </w:rPr>
              <w:t>(</w:t>
            </w:r>
            <w:r w:rsidR="007F6A30" w:rsidRPr="00A717D3">
              <w:rPr>
                <w:rFonts w:ascii="Arial" w:eastAsia="Times New Roman" w:hAnsi="Arial" w:cs="Arial"/>
                <w:bCs/>
                <w:color w:val="000000"/>
                <w:sz w:val="18"/>
                <w:szCs w:val="18"/>
              </w:rPr>
              <w:t>situation declenchante</w:t>
            </w:r>
            <w:r w:rsidR="007F6A30">
              <w:rPr>
                <w:rFonts w:ascii="Arial" w:eastAsia="Times New Roman" w:hAnsi="Arial" w:cs="Arial"/>
                <w:bCs/>
                <w:color w:val="000000"/>
                <w:sz w:val="18"/>
                <w:szCs w:val="18"/>
              </w:rPr>
              <w:t>1</w:t>
            </w:r>
            <w:r w:rsidR="007F6A30" w:rsidRPr="00A717D3">
              <w:rPr>
                <w:rFonts w:ascii="Arial" w:eastAsia="Times New Roman" w:hAnsi="Arial" w:cs="Arial"/>
                <w:bCs/>
                <w:color w:val="000000"/>
                <w:sz w:val="18"/>
                <w:szCs w:val="18"/>
              </w:rPr>
              <w:t>.</w:t>
            </w:r>
            <w:r w:rsidR="007F6A30">
              <w:rPr>
                <w:rFonts w:ascii="Arial" w:eastAsia="Times New Roman" w:hAnsi="Arial" w:cs="Arial"/>
                <w:bCs/>
                <w:color w:val="000000"/>
                <w:sz w:val="18"/>
                <w:szCs w:val="18"/>
              </w:rPr>
              <w:t>odt</w:t>
            </w:r>
            <w:r w:rsidR="007F6A30" w:rsidRPr="00A717D3">
              <w:rPr>
                <w:rFonts w:ascii="Arial" w:eastAsia="Times New Roman" w:hAnsi="Arial" w:cs="Arial"/>
                <w:bCs/>
                <w:color w:val="000000"/>
                <w:sz w:val="18"/>
                <w:szCs w:val="18"/>
              </w:rPr>
              <w:t>)</w:t>
            </w:r>
            <w:r w:rsidR="007F6A30">
              <w:rPr>
                <w:rFonts w:ascii="Arial" w:eastAsia="Times New Roman" w:hAnsi="Arial" w:cs="Arial"/>
                <w:bCs/>
                <w:color w:val="000000"/>
              </w:rPr>
              <w:t xml:space="preserve"> </w:t>
            </w:r>
            <w:r w:rsidR="009A467D" w:rsidRPr="00FF222B">
              <w:rPr>
                <w:rFonts w:ascii="Arial" w:eastAsia="Arial" w:hAnsi="Arial" w:cs="Arial"/>
              </w:rPr>
              <w:t xml:space="preserve">est présenté aux élèves. </w:t>
            </w:r>
          </w:p>
          <w:p w14:paraId="769DD452" w14:textId="77777777" w:rsidR="009A467D" w:rsidRPr="00FF222B" w:rsidRDefault="009A467D" w:rsidP="009A467D">
            <w:pPr>
              <w:pStyle w:val="Normal1"/>
              <w:spacing w:after="0" w:line="240" w:lineRule="auto"/>
              <w:jc w:val="both"/>
              <w:rPr>
                <w:rFonts w:ascii="Arial" w:eastAsia="Arial" w:hAnsi="Arial" w:cs="Arial"/>
              </w:rPr>
            </w:pPr>
            <w:r w:rsidRPr="00FF222B">
              <w:rPr>
                <w:rFonts w:ascii="Arial" w:eastAsia="Arial" w:hAnsi="Arial" w:cs="Arial"/>
              </w:rPr>
              <w:t xml:space="preserve">Cette situation doit </w:t>
            </w:r>
            <w:r w:rsidR="00D73C57" w:rsidRPr="00FF222B">
              <w:rPr>
                <w:rFonts w:ascii="Arial" w:eastAsia="Arial" w:hAnsi="Arial" w:cs="Arial"/>
              </w:rPr>
              <w:t>permettre</w:t>
            </w:r>
            <w:r w:rsidRPr="00FF222B">
              <w:rPr>
                <w:rFonts w:ascii="Arial" w:eastAsia="Arial" w:hAnsi="Arial" w:cs="Arial"/>
              </w:rPr>
              <w:t xml:space="preserve">, après des échanges avec les élèves, </w:t>
            </w:r>
            <w:r w:rsidR="00D73C57" w:rsidRPr="00FF222B">
              <w:rPr>
                <w:rFonts w:ascii="Arial" w:eastAsia="Arial" w:hAnsi="Arial" w:cs="Arial"/>
                <w:color w:val="3944CF"/>
              </w:rPr>
              <w:t xml:space="preserve">d’identifier et de formuler par une phrase </w:t>
            </w:r>
            <w:r w:rsidR="007B21EA" w:rsidRPr="00FF222B">
              <w:rPr>
                <w:rFonts w:ascii="Arial" w:eastAsia="Arial" w:hAnsi="Arial" w:cs="Arial"/>
                <w:color w:val="3944CF"/>
              </w:rPr>
              <w:t xml:space="preserve">simple </w:t>
            </w:r>
            <w:r w:rsidRPr="00FF222B">
              <w:rPr>
                <w:rFonts w:ascii="Arial" w:eastAsia="Arial" w:hAnsi="Arial" w:cs="Arial"/>
                <w:color w:val="3944CF"/>
              </w:rPr>
              <w:t>l</w:t>
            </w:r>
            <w:r w:rsidR="00D73C57" w:rsidRPr="00FF222B">
              <w:rPr>
                <w:rFonts w:ascii="Arial" w:eastAsia="Arial" w:hAnsi="Arial" w:cs="Arial"/>
                <w:color w:val="3944CF"/>
              </w:rPr>
              <w:t xml:space="preserve">e besoin </w:t>
            </w:r>
            <w:r w:rsidR="007B21EA" w:rsidRPr="00FF222B">
              <w:rPr>
                <w:rFonts w:ascii="Arial" w:eastAsia="Arial" w:hAnsi="Arial" w:cs="Arial"/>
                <w:color w:val="3944CF"/>
              </w:rPr>
              <w:t xml:space="preserve">à satisfaire pour cet </w:t>
            </w:r>
            <w:r w:rsidR="00D73C57" w:rsidRPr="00FF222B">
              <w:rPr>
                <w:rFonts w:ascii="Arial" w:eastAsia="Arial" w:hAnsi="Arial" w:cs="Arial"/>
                <w:color w:val="3944CF"/>
              </w:rPr>
              <w:t>objet technique</w:t>
            </w:r>
            <w:r w:rsidR="00D73C57" w:rsidRPr="00FF222B">
              <w:rPr>
                <w:rFonts w:ascii="Arial" w:eastAsia="Arial" w:hAnsi="Arial" w:cs="Arial"/>
              </w:rPr>
              <w:t>. Puis la problématique suivante :</w:t>
            </w:r>
          </w:p>
          <w:p w14:paraId="1FE74E85" w14:textId="77777777" w:rsidR="00FB3DB4" w:rsidRPr="00FF222B" w:rsidRDefault="00E11FFA" w:rsidP="009A467D">
            <w:pPr>
              <w:pStyle w:val="Normal1"/>
              <w:spacing w:after="0" w:line="240" w:lineRule="auto"/>
              <w:jc w:val="center"/>
              <w:rPr>
                <w:rFonts w:ascii="Arial" w:eastAsia="Arial" w:hAnsi="Arial" w:cs="Arial"/>
                <w:i/>
                <w:color w:val="3366FF"/>
              </w:rPr>
            </w:pPr>
            <w:r w:rsidRPr="00FF222B">
              <w:rPr>
                <w:rFonts w:ascii="Arial" w:eastAsia="Arial" w:hAnsi="Arial" w:cs="Arial"/>
                <w:i/>
                <w:color w:val="3366FF"/>
              </w:rPr>
              <w:t>Que</w:t>
            </w:r>
            <w:r w:rsidR="00FB3DB4" w:rsidRPr="00FF222B">
              <w:rPr>
                <w:rFonts w:ascii="Arial" w:eastAsia="Arial" w:hAnsi="Arial" w:cs="Arial"/>
                <w:i/>
                <w:color w:val="3366FF"/>
              </w:rPr>
              <w:t xml:space="preserve">lles sont les contraintes à </w:t>
            </w:r>
            <w:r w:rsidRPr="00FF222B">
              <w:rPr>
                <w:rFonts w:ascii="Arial" w:eastAsia="Arial" w:hAnsi="Arial" w:cs="Arial"/>
                <w:i/>
                <w:color w:val="3366FF"/>
              </w:rPr>
              <w:t xml:space="preserve">respecter </w:t>
            </w:r>
            <w:r w:rsidR="00D73C57" w:rsidRPr="00FF222B">
              <w:rPr>
                <w:rFonts w:ascii="Arial" w:eastAsia="Arial" w:hAnsi="Arial" w:cs="Arial"/>
                <w:i/>
                <w:color w:val="3366FF"/>
              </w:rPr>
              <w:t xml:space="preserve">pour </w:t>
            </w:r>
            <w:r w:rsidR="001E7CE3" w:rsidRPr="00FF222B">
              <w:rPr>
                <w:rFonts w:ascii="Arial" w:eastAsia="Arial" w:hAnsi="Arial" w:cs="Arial"/>
                <w:i/>
                <w:color w:val="3366FF"/>
              </w:rPr>
              <w:t>concevoir cet objet technique</w:t>
            </w:r>
            <w:r w:rsidRPr="00FF222B">
              <w:rPr>
                <w:rFonts w:ascii="Arial" w:eastAsia="Arial" w:hAnsi="Arial" w:cs="Arial"/>
                <w:i/>
                <w:color w:val="3366FF"/>
              </w:rPr>
              <w:t> ?</w:t>
            </w:r>
          </w:p>
          <w:p w14:paraId="07BBFA32" w14:textId="044F9D53" w:rsidR="009A467D" w:rsidRPr="00FF222B" w:rsidRDefault="009A467D" w:rsidP="009A467D">
            <w:pPr>
              <w:pStyle w:val="Normal1"/>
              <w:spacing w:after="0" w:line="240" w:lineRule="auto"/>
              <w:jc w:val="center"/>
              <w:rPr>
                <w:rFonts w:ascii="Arial" w:eastAsia="Arial" w:hAnsi="Arial" w:cs="Arial"/>
                <w:i/>
                <w:color w:val="3366FF"/>
              </w:rPr>
            </w:pPr>
          </w:p>
          <w:p w14:paraId="5179F447" w14:textId="41630D79" w:rsidR="001E7CE3" w:rsidRPr="00FF222B" w:rsidRDefault="008A5EAB" w:rsidP="001E7CE3">
            <w:pPr>
              <w:spacing w:after="0"/>
              <w:rPr>
                <w:rFonts w:ascii="Arial" w:eastAsia="Times New Roman" w:hAnsi="Arial" w:cs="Arial"/>
                <w:bCs/>
                <w:color w:val="000000"/>
              </w:rPr>
            </w:pPr>
            <w:r w:rsidRPr="00FF222B">
              <w:rPr>
                <w:rFonts w:ascii="Arial" w:eastAsia="Arial" w:hAnsi="Arial" w:cs="Arial"/>
                <w:iCs/>
              </w:rPr>
              <w:t xml:space="preserve">Les élèves </w:t>
            </w:r>
            <w:r>
              <w:rPr>
                <w:rFonts w:ascii="Arial" w:eastAsia="Arial" w:hAnsi="Arial" w:cs="Arial"/>
                <w:iCs/>
              </w:rPr>
              <w:t xml:space="preserve">écrivent </w:t>
            </w:r>
            <w:r w:rsidRPr="00FF222B">
              <w:rPr>
                <w:rFonts w:ascii="Arial" w:eastAsia="Arial" w:hAnsi="Arial" w:cs="Arial"/>
                <w:iCs/>
              </w:rPr>
              <w:t>leurs réponses</w:t>
            </w:r>
            <w:r>
              <w:rPr>
                <w:rFonts w:ascii="Arial" w:eastAsia="Arial" w:hAnsi="Arial" w:cs="Arial"/>
                <w:iCs/>
              </w:rPr>
              <w:t xml:space="preserve"> sous la forme d’une carte mentale.</w:t>
            </w:r>
            <w:r w:rsidRPr="00FF222B">
              <w:rPr>
                <w:rFonts w:ascii="Arial" w:eastAsia="Arial" w:hAnsi="Arial" w:cs="Arial"/>
                <w:iCs/>
              </w:rPr>
              <w:t xml:space="preserve"> </w:t>
            </w:r>
            <w:r w:rsidR="001E7CE3" w:rsidRPr="00FF222B">
              <w:rPr>
                <w:rFonts w:ascii="Arial" w:eastAsia="Arial" w:hAnsi="Arial" w:cs="Arial"/>
                <w:iCs/>
              </w:rPr>
              <w:t>La forme non déployée de la carte mentale en ressource peut être présentée aux élèves</w:t>
            </w:r>
            <w:proofErr w:type="gramStart"/>
            <w:r w:rsidR="001E7CE3" w:rsidRPr="00FF222B">
              <w:rPr>
                <w:rFonts w:ascii="Arial" w:eastAsia="Arial" w:hAnsi="Arial" w:cs="Arial"/>
                <w:iCs/>
              </w:rPr>
              <w:t>..</w:t>
            </w:r>
            <w:proofErr w:type="gramEnd"/>
            <w:r w:rsidR="001E7CE3" w:rsidRPr="00FF222B">
              <w:rPr>
                <w:rFonts w:ascii="Arial" w:eastAsia="Arial" w:hAnsi="Arial" w:cs="Arial"/>
                <w:iCs/>
              </w:rPr>
              <w:t xml:space="preserve"> </w:t>
            </w:r>
            <w:r w:rsidR="001E7CE3" w:rsidRPr="00FF222B">
              <w:rPr>
                <w:rFonts w:ascii="Arial" w:eastAsia="Times New Roman" w:hAnsi="Arial" w:cs="Arial"/>
                <w:bCs/>
                <w:color w:val="000000"/>
              </w:rPr>
              <w:t xml:space="preserve">Le professeur organise </w:t>
            </w:r>
            <w:r>
              <w:rPr>
                <w:rFonts w:ascii="Arial" w:eastAsia="Times New Roman" w:hAnsi="Arial" w:cs="Arial"/>
                <w:bCs/>
                <w:color w:val="000000"/>
              </w:rPr>
              <w:t xml:space="preserve">ensuite </w:t>
            </w:r>
            <w:r w:rsidR="001E7CE3" w:rsidRPr="00FF222B">
              <w:rPr>
                <w:rFonts w:ascii="Arial" w:eastAsia="Times New Roman" w:hAnsi="Arial" w:cs="Arial"/>
                <w:bCs/>
                <w:color w:val="000000"/>
              </w:rPr>
              <w:t xml:space="preserve">un </w:t>
            </w:r>
            <w:r w:rsidR="000146FE">
              <w:rPr>
                <w:rFonts w:ascii="Arial" w:eastAsia="Times New Roman" w:hAnsi="Arial" w:cs="Arial"/>
                <w:bCs/>
                <w:color w:val="000000"/>
              </w:rPr>
              <w:t>échange</w:t>
            </w:r>
            <w:r w:rsidR="001E7CE3" w:rsidRPr="00FF222B">
              <w:rPr>
                <w:rFonts w:ascii="Arial" w:eastAsia="Times New Roman" w:hAnsi="Arial" w:cs="Arial"/>
                <w:bCs/>
                <w:color w:val="000000"/>
              </w:rPr>
              <w:t xml:space="preserve"> oral des propositions pour faire émerger le bilan suivant : </w:t>
            </w:r>
          </w:p>
          <w:p w14:paraId="4E9D36C3" w14:textId="77777777" w:rsidR="003129DD" w:rsidRPr="00E94DE0" w:rsidRDefault="003129DD" w:rsidP="003129DD">
            <w:pPr>
              <w:spacing w:after="0"/>
              <w:rPr>
                <w:rFonts w:ascii="Arial" w:eastAsia="Times New Roman" w:hAnsi="Arial" w:cs="Arial"/>
                <w:b/>
                <w:bCs/>
                <w:color w:val="000000"/>
              </w:rPr>
            </w:pPr>
            <w:r w:rsidRPr="00E94DE0">
              <w:rPr>
                <w:rFonts w:ascii="Arial" w:eastAsia="Times New Roman" w:hAnsi="Arial" w:cs="Arial"/>
                <w:b/>
                <w:bCs/>
                <w:color w:val="000000"/>
              </w:rPr>
              <w:t xml:space="preserve">Bilan </w:t>
            </w:r>
          </w:p>
          <w:p w14:paraId="004AB10F" w14:textId="77777777" w:rsidR="00744F96" w:rsidRDefault="003129DD" w:rsidP="00FF222B">
            <w:pPr>
              <w:spacing w:after="0"/>
              <w:rPr>
                <w:rFonts w:ascii="Arial" w:eastAsia="Times New Roman" w:hAnsi="Arial" w:cs="Arial"/>
                <w:bCs/>
                <w:color w:val="3366FF"/>
              </w:rPr>
            </w:pPr>
            <w:r>
              <w:rPr>
                <w:rFonts w:ascii="Arial" w:eastAsia="Times New Roman" w:hAnsi="Arial" w:cs="Arial"/>
                <w:bCs/>
                <w:color w:val="3366FF"/>
              </w:rPr>
              <w:t>Pour satisfaire nos besoin</w:t>
            </w:r>
            <w:r w:rsidR="00FB3DB4">
              <w:rPr>
                <w:rFonts w:ascii="Arial" w:eastAsia="Times New Roman" w:hAnsi="Arial" w:cs="Arial"/>
                <w:bCs/>
                <w:color w:val="3366FF"/>
              </w:rPr>
              <w:t>s</w:t>
            </w:r>
            <w:r>
              <w:rPr>
                <w:rFonts w:ascii="Arial" w:eastAsia="Times New Roman" w:hAnsi="Arial" w:cs="Arial"/>
                <w:bCs/>
                <w:color w:val="3366FF"/>
              </w:rPr>
              <w:t>, les objets techniques doivent respecter de nombreuse</w:t>
            </w:r>
            <w:r w:rsidR="00FB3DB4">
              <w:rPr>
                <w:rFonts w:ascii="Arial" w:eastAsia="Times New Roman" w:hAnsi="Arial" w:cs="Arial"/>
                <w:bCs/>
                <w:color w:val="3366FF"/>
              </w:rPr>
              <w:t>s</w:t>
            </w:r>
            <w:r>
              <w:rPr>
                <w:rFonts w:ascii="Arial" w:eastAsia="Times New Roman" w:hAnsi="Arial" w:cs="Arial"/>
                <w:bCs/>
                <w:color w:val="3366FF"/>
              </w:rPr>
              <w:t xml:space="preserve"> contraintes comme le prix, les dimensions, les matériaux. </w:t>
            </w:r>
            <w:r w:rsidRPr="00E94DE0">
              <w:rPr>
                <w:rFonts w:ascii="Arial" w:eastAsia="Times New Roman" w:hAnsi="Arial" w:cs="Arial"/>
                <w:bCs/>
                <w:color w:val="3366FF"/>
              </w:rPr>
              <w:t xml:space="preserve"> </w:t>
            </w:r>
            <w:r w:rsidR="00FB3DB4">
              <w:rPr>
                <w:rFonts w:ascii="Arial" w:eastAsia="Times New Roman" w:hAnsi="Arial" w:cs="Arial"/>
                <w:bCs/>
                <w:color w:val="3366FF"/>
              </w:rPr>
              <w:t>Ces contraintes</w:t>
            </w:r>
            <w:r w:rsidR="00590D70">
              <w:rPr>
                <w:rFonts w:ascii="Arial" w:eastAsia="Times New Roman" w:hAnsi="Arial" w:cs="Arial"/>
                <w:bCs/>
                <w:color w:val="3366FF"/>
              </w:rPr>
              <w:t xml:space="preserve"> dépendent des éléments environnants de l’objet et </w:t>
            </w:r>
            <w:r w:rsidR="00FB3DB4">
              <w:rPr>
                <w:rFonts w:ascii="Arial" w:eastAsia="Times New Roman" w:hAnsi="Arial" w:cs="Arial"/>
                <w:bCs/>
                <w:color w:val="3366FF"/>
              </w:rPr>
              <w:t>peuvent être vérifiées par des performances mesurables</w:t>
            </w:r>
            <w:r w:rsidRPr="00E94DE0">
              <w:rPr>
                <w:rFonts w:ascii="Arial" w:eastAsia="Times New Roman" w:hAnsi="Arial" w:cs="Arial"/>
                <w:bCs/>
                <w:color w:val="3366FF"/>
              </w:rPr>
              <w:t xml:space="preserve"> </w:t>
            </w:r>
            <w:r w:rsidR="00FB3DB4">
              <w:rPr>
                <w:rFonts w:ascii="Arial" w:eastAsia="Times New Roman" w:hAnsi="Arial" w:cs="Arial"/>
                <w:bCs/>
                <w:color w:val="3366FF"/>
              </w:rPr>
              <w:t>ou observables</w:t>
            </w:r>
            <w:r w:rsidR="008A5EAB">
              <w:rPr>
                <w:rFonts w:ascii="Arial" w:eastAsia="Times New Roman" w:hAnsi="Arial" w:cs="Arial"/>
                <w:bCs/>
                <w:color w:val="3366FF"/>
              </w:rPr>
              <w:t>.</w:t>
            </w:r>
          </w:p>
          <w:p w14:paraId="4C77343C" w14:textId="77777777" w:rsidR="00FF222B" w:rsidRPr="00E94DE0" w:rsidRDefault="00FF222B" w:rsidP="00FF222B">
            <w:pPr>
              <w:spacing w:after="0" w:line="240" w:lineRule="auto"/>
              <w:rPr>
                <w:rFonts w:ascii="Arial" w:hAnsi="Arial" w:cs="Arial"/>
                <w:i/>
                <w:sz w:val="28"/>
                <w:szCs w:val="28"/>
                <w:u w:val="single"/>
              </w:rPr>
            </w:pPr>
            <w:r>
              <w:rPr>
                <w:rFonts w:ascii="Arial" w:hAnsi="Arial" w:cs="Arial"/>
                <w:i/>
                <w:sz w:val="28"/>
                <w:szCs w:val="28"/>
                <w:u w:val="single"/>
              </w:rPr>
              <w:t>Activité 2</w:t>
            </w:r>
          </w:p>
          <w:p w14:paraId="141BCCF3" w14:textId="77777777" w:rsidR="007F6A30" w:rsidRDefault="007F6A30" w:rsidP="007F6A30">
            <w:pPr>
              <w:spacing w:after="0"/>
              <w:rPr>
                <w:rFonts w:ascii="Arial" w:eastAsia="Times New Roman" w:hAnsi="Arial" w:cs="Arial"/>
                <w:bCs/>
                <w:color w:val="000000"/>
              </w:rPr>
            </w:pPr>
            <w:r>
              <w:rPr>
                <w:rFonts w:ascii="Arial" w:eastAsia="Times New Roman" w:hAnsi="Arial" w:cs="Arial"/>
                <w:bCs/>
                <w:color w:val="000000"/>
              </w:rPr>
              <w:t xml:space="preserve">L’enseignant montre différentes illustrations </w:t>
            </w:r>
            <w:r w:rsidR="00DD7CC1">
              <w:rPr>
                <w:rFonts w:ascii="Arial" w:eastAsia="Times New Roman" w:hAnsi="Arial" w:cs="Arial"/>
                <w:bCs/>
                <w:color w:val="000000"/>
              </w:rPr>
              <w:t xml:space="preserve">ou modèles réels </w:t>
            </w:r>
            <w:r>
              <w:rPr>
                <w:rFonts w:ascii="Arial" w:eastAsia="Times New Roman" w:hAnsi="Arial" w:cs="Arial"/>
                <w:bCs/>
                <w:color w:val="000000"/>
              </w:rPr>
              <w:t>de trombone (</w:t>
            </w:r>
            <w:r w:rsidRPr="00A717D3">
              <w:rPr>
                <w:rFonts w:ascii="Arial" w:eastAsia="Times New Roman" w:hAnsi="Arial" w:cs="Arial"/>
                <w:bCs/>
                <w:color w:val="000000"/>
                <w:sz w:val="18"/>
                <w:szCs w:val="18"/>
              </w:rPr>
              <w:t>situation declenchante</w:t>
            </w:r>
            <w:r>
              <w:rPr>
                <w:rFonts w:ascii="Arial" w:eastAsia="Times New Roman" w:hAnsi="Arial" w:cs="Arial"/>
                <w:bCs/>
                <w:color w:val="000000"/>
                <w:sz w:val="18"/>
                <w:szCs w:val="18"/>
              </w:rPr>
              <w:t>2</w:t>
            </w:r>
            <w:r w:rsidRPr="00A717D3">
              <w:rPr>
                <w:rFonts w:ascii="Arial" w:eastAsia="Times New Roman" w:hAnsi="Arial" w:cs="Arial"/>
                <w:bCs/>
                <w:color w:val="000000"/>
                <w:sz w:val="18"/>
                <w:szCs w:val="18"/>
              </w:rPr>
              <w:t>.jpg)</w:t>
            </w:r>
            <w:r>
              <w:rPr>
                <w:rFonts w:ascii="Arial" w:eastAsia="Times New Roman" w:hAnsi="Arial" w:cs="Arial"/>
                <w:bCs/>
                <w:color w:val="000000"/>
              </w:rPr>
              <w:t xml:space="preserve"> et pose les questions suivantes : Que faut-il pour que le trombone puisse maintenir les feuilles ? Quelles sont les difficultés à résoudre ?</w:t>
            </w:r>
          </w:p>
          <w:p w14:paraId="09923E67" w14:textId="77777777" w:rsidR="008C28EE" w:rsidRDefault="007F6A30" w:rsidP="007F6A30">
            <w:pPr>
              <w:spacing w:after="0"/>
              <w:rPr>
                <w:rFonts w:ascii="Arial" w:eastAsia="Times New Roman" w:hAnsi="Arial" w:cs="Arial"/>
                <w:bCs/>
                <w:color w:val="000000"/>
              </w:rPr>
            </w:pPr>
            <w:r>
              <w:rPr>
                <w:rFonts w:ascii="Arial" w:eastAsia="Times New Roman" w:hAnsi="Arial" w:cs="Arial"/>
                <w:bCs/>
                <w:color w:val="000000"/>
              </w:rPr>
              <w:t xml:space="preserve">Après échange oral avec les élèves, le professeur fait émerger </w:t>
            </w:r>
            <w:r w:rsidR="008C28EE">
              <w:rPr>
                <w:rFonts w:ascii="Arial" w:eastAsia="Times New Roman" w:hAnsi="Arial" w:cs="Arial"/>
                <w:bCs/>
                <w:color w:val="000000"/>
              </w:rPr>
              <w:t>le principe que le pincement des feuilles e</w:t>
            </w:r>
            <w:r w:rsidR="00C779B5">
              <w:rPr>
                <w:rFonts w:ascii="Arial" w:eastAsia="Times New Roman" w:hAnsi="Arial" w:cs="Arial"/>
                <w:bCs/>
                <w:color w:val="000000"/>
              </w:rPr>
              <w:t>s</w:t>
            </w:r>
            <w:r w:rsidR="008C28EE">
              <w:rPr>
                <w:rFonts w:ascii="Arial" w:eastAsia="Times New Roman" w:hAnsi="Arial" w:cs="Arial"/>
                <w:bCs/>
                <w:color w:val="000000"/>
              </w:rPr>
              <w:t>t obtenu par la souplesse de la matière qui dépend aussi de son épaisseur et puis par sa forme qui doit lui permettre de passer devant et derrière les feuilles. Les problèmes techniques à résoudre sont :</w:t>
            </w:r>
          </w:p>
          <w:p w14:paraId="4A70AAC4" w14:textId="7F17A2CA" w:rsidR="008C28EE" w:rsidRDefault="008C28EE" w:rsidP="00B845A9">
            <w:pPr>
              <w:spacing w:after="0" w:line="360" w:lineRule="auto"/>
              <w:jc w:val="center"/>
              <w:rPr>
                <w:rFonts w:ascii="Arial" w:eastAsia="Times New Roman" w:hAnsi="Arial" w:cs="Arial"/>
                <w:bCs/>
                <w:color w:val="3366FF"/>
              </w:rPr>
            </w:pPr>
            <w:r>
              <w:rPr>
                <w:rFonts w:ascii="Arial" w:eastAsia="Times New Roman" w:hAnsi="Arial" w:cs="Arial"/>
                <w:bCs/>
                <w:color w:val="3366FF"/>
              </w:rPr>
              <w:t>Quelle forme donner à notre objet ? Quel</w:t>
            </w:r>
            <w:r w:rsidR="00C779B5">
              <w:rPr>
                <w:rFonts w:ascii="Arial" w:eastAsia="Times New Roman" w:hAnsi="Arial" w:cs="Arial"/>
                <w:bCs/>
                <w:color w:val="3366FF"/>
              </w:rPr>
              <w:t xml:space="preserve"> </w:t>
            </w:r>
            <w:r w:rsidR="000442CE">
              <w:rPr>
                <w:rFonts w:ascii="Arial" w:eastAsia="Times New Roman" w:hAnsi="Arial" w:cs="Arial"/>
                <w:bCs/>
                <w:color w:val="3366FF"/>
              </w:rPr>
              <w:t>matériau</w:t>
            </w:r>
            <w:r w:rsidR="00C779B5">
              <w:rPr>
                <w:rFonts w:ascii="Arial" w:eastAsia="Times New Roman" w:hAnsi="Arial" w:cs="Arial"/>
                <w:bCs/>
                <w:color w:val="3366FF"/>
              </w:rPr>
              <w:t xml:space="preserve"> et quelle</w:t>
            </w:r>
            <w:r>
              <w:rPr>
                <w:rFonts w:ascii="Arial" w:eastAsia="Times New Roman" w:hAnsi="Arial" w:cs="Arial"/>
                <w:bCs/>
                <w:color w:val="3366FF"/>
              </w:rPr>
              <w:t xml:space="preserve"> épaisseur choisir ?</w:t>
            </w:r>
          </w:p>
          <w:p w14:paraId="5F5407A1" w14:textId="77777777" w:rsidR="00B845A9" w:rsidRDefault="008C28EE" w:rsidP="00B845A9">
            <w:pPr>
              <w:spacing w:after="0" w:line="360" w:lineRule="auto"/>
              <w:rPr>
                <w:rFonts w:ascii="Arial" w:eastAsia="Times New Roman" w:hAnsi="Arial" w:cs="Arial"/>
                <w:bCs/>
                <w:color w:val="000000"/>
              </w:rPr>
            </w:pPr>
            <w:r w:rsidRPr="00342E87">
              <w:rPr>
                <w:rFonts w:ascii="Arial" w:eastAsia="Times New Roman" w:hAnsi="Arial" w:cs="Arial"/>
                <w:bCs/>
                <w:color w:val="3366FF"/>
              </w:rPr>
              <w:t>Chaque élève propose</w:t>
            </w:r>
            <w:r w:rsidR="005A6016">
              <w:rPr>
                <w:rFonts w:ascii="Arial" w:eastAsia="Times New Roman" w:hAnsi="Arial" w:cs="Arial"/>
                <w:bCs/>
                <w:color w:val="3366FF"/>
              </w:rPr>
              <w:t xml:space="preserve"> ses idées</w:t>
            </w:r>
            <w:r w:rsidR="00B845A9">
              <w:rPr>
                <w:rFonts w:ascii="Arial" w:eastAsia="Times New Roman" w:hAnsi="Arial" w:cs="Arial"/>
                <w:bCs/>
                <w:color w:val="3366FF"/>
              </w:rPr>
              <w:t xml:space="preserve"> sur feuille </w:t>
            </w:r>
            <w:r w:rsidR="005A6016">
              <w:rPr>
                <w:rFonts w:ascii="Arial" w:eastAsia="Times New Roman" w:hAnsi="Arial" w:cs="Arial"/>
                <w:bCs/>
                <w:color w:val="3366FF"/>
              </w:rPr>
              <w:t xml:space="preserve">sous forme </w:t>
            </w:r>
            <w:r w:rsidRPr="00342E87">
              <w:rPr>
                <w:rFonts w:ascii="Arial" w:eastAsia="Times New Roman" w:hAnsi="Arial" w:cs="Arial"/>
                <w:bCs/>
                <w:color w:val="3366FF"/>
              </w:rPr>
              <w:t>de croquis légendés et d’un texte</w:t>
            </w:r>
            <w:r w:rsidRPr="00342E87">
              <w:rPr>
                <w:rFonts w:ascii="Arial" w:eastAsia="Times New Roman" w:hAnsi="Arial" w:cs="Arial"/>
                <w:bCs/>
                <w:color w:val="000000"/>
              </w:rPr>
              <w:t>.</w:t>
            </w:r>
          </w:p>
          <w:p w14:paraId="35B590F1" w14:textId="77777777" w:rsidR="008C28EE" w:rsidRPr="00342E87" w:rsidRDefault="008C28EE" w:rsidP="008C28EE">
            <w:pPr>
              <w:spacing w:after="0"/>
              <w:rPr>
                <w:rFonts w:ascii="Arial" w:eastAsia="Times New Roman" w:hAnsi="Arial" w:cs="Arial"/>
                <w:b/>
                <w:bCs/>
                <w:color w:val="000000"/>
              </w:rPr>
            </w:pPr>
            <w:r>
              <w:rPr>
                <w:rFonts w:ascii="Arial" w:eastAsia="Times New Roman" w:hAnsi="Arial" w:cs="Arial"/>
                <w:b/>
                <w:bCs/>
                <w:color w:val="000000"/>
              </w:rPr>
              <w:t xml:space="preserve">Bilan </w:t>
            </w:r>
            <w:r>
              <w:rPr>
                <w:rFonts w:ascii="Arial" w:eastAsia="Times New Roman" w:hAnsi="Arial" w:cs="Arial"/>
                <w:bCs/>
                <w:color w:val="3366FF"/>
              </w:rPr>
              <w:t xml:space="preserve">Pour </w:t>
            </w:r>
            <w:r w:rsidR="00DD7CC1">
              <w:rPr>
                <w:rFonts w:ascii="Arial" w:eastAsia="Times New Roman" w:hAnsi="Arial" w:cs="Arial"/>
                <w:bCs/>
                <w:color w:val="3366FF"/>
              </w:rPr>
              <w:t xml:space="preserve">concevoir un objet, il </w:t>
            </w:r>
            <w:r w:rsidR="00610BC4">
              <w:rPr>
                <w:rFonts w:ascii="Arial" w:eastAsia="Times New Roman" w:hAnsi="Arial" w:cs="Arial"/>
                <w:bCs/>
                <w:color w:val="3366FF"/>
              </w:rPr>
              <w:t>faut identifier l</w:t>
            </w:r>
            <w:r>
              <w:rPr>
                <w:rFonts w:ascii="Arial" w:eastAsia="Times New Roman" w:hAnsi="Arial" w:cs="Arial"/>
                <w:bCs/>
                <w:color w:val="3366FF"/>
              </w:rPr>
              <w:t>es contraintes</w:t>
            </w:r>
            <w:r w:rsidR="00DD7CC1">
              <w:rPr>
                <w:rFonts w:ascii="Arial" w:eastAsia="Times New Roman" w:hAnsi="Arial" w:cs="Arial"/>
                <w:bCs/>
                <w:color w:val="3366FF"/>
              </w:rPr>
              <w:t xml:space="preserve"> </w:t>
            </w:r>
            <w:r w:rsidR="00610BC4">
              <w:rPr>
                <w:rFonts w:ascii="Arial" w:eastAsia="Times New Roman" w:hAnsi="Arial" w:cs="Arial"/>
                <w:bCs/>
                <w:color w:val="3366FF"/>
              </w:rPr>
              <w:t>à respecter</w:t>
            </w:r>
            <w:r w:rsidR="000A1E6F">
              <w:rPr>
                <w:rFonts w:ascii="Arial" w:eastAsia="Times New Roman" w:hAnsi="Arial" w:cs="Arial"/>
                <w:bCs/>
                <w:color w:val="3366FF"/>
              </w:rPr>
              <w:t>, les performances à atteindre</w:t>
            </w:r>
            <w:r w:rsidR="00610BC4">
              <w:rPr>
                <w:rFonts w:ascii="Arial" w:eastAsia="Times New Roman" w:hAnsi="Arial" w:cs="Arial"/>
                <w:bCs/>
                <w:color w:val="3366FF"/>
              </w:rPr>
              <w:t xml:space="preserve"> et les </w:t>
            </w:r>
            <w:r w:rsidR="00B853A0">
              <w:rPr>
                <w:rFonts w:ascii="Arial" w:eastAsia="Times New Roman" w:hAnsi="Arial" w:cs="Arial"/>
                <w:bCs/>
                <w:color w:val="3366FF"/>
              </w:rPr>
              <w:t xml:space="preserve">problèmes techniques </w:t>
            </w:r>
            <w:r w:rsidR="00610BC4">
              <w:rPr>
                <w:rFonts w:ascii="Arial" w:eastAsia="Times New Roman" w:hAnsi="Arial" w:cs="Arial"/>
                <w:bCs/>
                <w:color w:val="3366FF"/>
              </w:rPr>
              <w:t>à résoudre.</w:t>
            </w:r>
            <w:r w:rsidR="00B853A0">
              <w:rPr>
                <w:rFonts w:ascii="Arial" w:eastAsia="Times New Roman" w:hAnsi="Arial" w:cs="Arial"/>
                <w:bCs/>
                <w:color w:val="3366FF"/>
              </w:rPr>
              <w:t xml:space="preserve"> </w:t>
            </w:r>
            <w:r w:rsidR="00610BC4">
              <w:rPr>
                <w:rFonts w:ascii="Arial" w:eastAsia="Times New Roman" w:hAnsi="Arial" w:cs="Arial"/>
                <w:bCs/>
                <w:color w:val="3366FF"/>
              </w:rPr>
              <w:t xml:space="preserve">La recherche des solutions demande à être créatif, à </w:t>
            </w:r>
            <w:r w:rsidR="000A1E6F">
              <w:rPr>
                <w:rFonts w:ascii="Arial" w:eastAsia="Times New Roman" w:hAnsi="Arial" w:cs="Arial"/>
                <w:bCs/>
                <w:color w:val="3366FF"/>
              </w:rPr>
              <w:t xml:space="preserve">utiliser des représentations comme le croquis, </w:t>
            </w:r>
            <w:r w:rsidR="00610BC4">
              <w:rPr>
                <w:rFonts w:ascii="Arial" w:eastAsia="Times New Roman" w:hAnsi="Arial" w:cs="Arial"/>
                <w:bCs/>
                <w:color w:val="3366FF"/>
              </w:rPr>
              <w:t xml:space="preserve">à </w:t>
            </w:r>
            <w:r w:rsidR="000A1E6F">
              <w:rPr>
                <w:rFonts w:ascii="Arial" w:eastAsia="Times New Roman" w:hAnsi="Arial" w:cs="Arial"/>
                <w:bCs/>
                <w:color w:val="3366FF"/>
              </w:rPr>
              <w:t xml:space="preserve">mettre en place </w:t>
            </w:r>
            <w:r w:rsidR="00610BC4">
              <w:rPr>
                <w:rFonts w:ascii="Arial" w:eastAsia="Times New Roman" w:hAnsi="Arial" w:cs="Arial"/>
                <w:bCs/>
                <w:color w:val="3366FF"/>
              </w:rPr>
              <w:t xml:space="preserve">des tests et à </w:t>
            </w:r>
            <w:r w:rsidR="000A1E6F">
              <w:rPr>
                <w:rFonts w:ascii="Arial" w:eastAsia="Times New Roman" w:hAnsi="Arial" w:cs="Arial"/>
                <w:bCs/>
                <w:color w:val="3366FF"/>
              </w:rPr>
              <w:t>faire des choix de matériaux par exemple</w:t>
            </w:r>
            <w:r w:rsidR="00610BC4">
              <w:rPr>
                <w:rFonts w:ascii="Arial" w:eastAsia="Times New Roman" w:hAnsi="Arial" w:cs="Arial"/>
                <w:bCs/>
                <w:color w:val="3366FF"/>
              </w:rPr>
              <w:t xml:space="preserve">. </w:t>
            </w:r>
          </w:p>
          <w:p w14:paraId="11864525" w14:textId="77777777" w:rsidR="005A6016" w:rsidRPr="00E94DE0" w:rsidRDefault="005A6016" w:rsidP="005A6016">
            <w:pPr>
              <w:spacing w:after="0" w:line="240" w:lineRule="auto"/>
              <w:rPr>
                <w:rFonts w:ascii="Arial" w:hAnsi="Arial" w:cs="Arial"/>
                <w:i/>
                <w:sz w:val="28"/>
                <w:szCs w:val="28"/>
                <w:u w:val="single"/>
              </w:rPr>
            </w:pPr>
            <w:r>
              <w:rPr>
                <w:rFonts w:ascii="Arial" w:hAnsi="Arial" w:cs="Arial"/>
                <w:i/>
                <w:sz w:val="28"/>
                <w:szCs w:val="28"/>
                <w:u w:val="single"/>
              </w:rPr>
              <w:t>Activité 3</w:t>
            </w:r>
          </w:p>
          <w:p w14:paraId="67175CE1" w14:textId="48CD15EB" w:rsidR="00D60F52" w:rsidRDefault="005A6016" w:rsidP="005A6016">
            <w:pPr>
              <w:spacing w:after="0"/>
              <w:rPr>
                <w:rFonts w:ascii="Arial" w:eastAsia="Times New Roman" w:hAnsi="Arial" w:cs="Arial"/>
                <w:bCs/>
                <w:color w:val="000000"/>
              </w:rPr>
            </w:pPr>
            <w:r>
              <w:rPr>
                <w:rFonts w:ascii="Arial" w:eastAsia="Times New Roman" w:hAnsi="Arial" w:cs="Arial"/>
                <w:bCs/>
                <w:color w:val="000000"/>
              </w:rPr>
              <w:t xml:space="preserve">L’enseignant </w:t>
            </w:r>
            <w:r w:rsidR="00E06833">
              <w:rPr>
                <w:rFonts w:ascii="Arial" w:eastAsia="Times New Roman" w:hAnsi="Arial" w:cs="Arial"/>
                <w:bCs/>
                <w:color w:val="000000"/>
              </w:rPr>
              <w:t>propose aux élèves</w:t>
            </w:r>
            <w:r w:rsidR="00534B43">
              <w:rPr>
                <w:rFonts w:ascii="Arial" w:eastAsia="Times New Roman" w:hAnsi="Arial" w:cs="Arial"/>
                <w:bCs/>
                <w:color w:val="000000"/>
              </w:rPr>
              <w:t xml:space="preserve"> de vérifier leurs idées</w:t>
            </w:r>
            <w:r w:rsidR="00C779B5">
              <w:rPr>
                <w:rFonts w:ascii="Arial" w:eastAsia="Times New Roman" w:hAnsi="Arial" w:cs="Arial"/>
                <w:bCs/>
                <w:color w:val="000000"/>
              </w:rPr>
              <w:t xml:space="preserve"> et d’en choisir une</w:t>
            </w:r>
            <w:r w:rsidR="000442CE">
              <w:rPr>
                <w:rFonts w:ascii="Arial" w:eastAsia="Times New Roman" w:hAnsi="Arial" w:cs="Arial"/>
                <w:bCs/>
                <w:color w:val="000000"/>
              </w:rPr>
              <w:t xml:space="preserve"> seule</w:t>
            </w:r>
            <w:r w:rsidR="00C779B5">
              <w:rPr>
                <w:rFonts w:ascii="Arial" w:eastAsia="Times New Roman" w:hAnsi="Arial" w:cs="Arial"/>
                <w:bCs/>
                <w:color w:val="000000"/>
              </w:rPr>
              <w:t xml:space="preserve">. </w:t>
            </w:r>
          </w:p>
          <w:p w14:paraId="065305AC" w14:textId="14D24BB5" w:rsidR="005A6016" w:rsidRDefault="00C779B5" w:rsidP="005A6016">
            <w:pPr>
              <w:spacing w:after="0"/>
              <w:rPr>
                <w:rFonts w:ascii="Arial" w:eastAsia="Times New Roman" w:hAnsi="Arial" w:cs="Arial"/>
                <w:bCs/>
                <w:color w:val="000000"/>
              </w:rPr>
            </w:pPr>
            <w:r>
              <w:rPr>
                <w:rFonts w:ascii="Arial" w:eastAsia="Times New Roman" w:hAnsi="Arial" w:cs="Arial"/>
                <w:bCs/>
                <w:color w:val="000000"/>
              </w:rPr>
              <w:t>Pour cela</w:t>
            </w:r>
            <w:r w:rsidR="008A5EAB">
              <w:rPr>
                <w:rFonts w:ascii="Arial" w:eastAsia="Times New Roman" w:hAnsi="Arial" w:cs="Arial"/>
                <w:bCs/>
                <w:color w:val="000000"/>
              </w:rPr>
              <w:t>,</w:t>
            </w:r>
            <w:r>
              <w:rPr>
                <w:rFonts w:ascii="Arial" w:eastAsia="Times New Roman" w:hAnsi="Arial" w:cs="Arial"/>
                <w:bCs/>
                <w:color w:val="000000"/>
              </w:rPr>
              <w:t xml:space="preserve"> il projette deux </w:t>
            </w:r>
            <w:r w:rsidR="00626AC0">
              <w:rPr>
                <w:rFonts w:ascii="Arial" w:eastAsia="Times New Roman" w:hAnsi="Arial" w:cs="Arial"/>
                <w:bCs/>
                <w:color w:val="000000"/>
              </w:rPr>
              <w:t xml:space="preserve">ressources </w:t>
            </w:r>
            <w:r>
              <w:rPr>
                <w:rFonts w:ascii="Arial" w:eastAsia="Times New Roman" w:hAnsi="Arial" w:cs="Arial"/>
                <w:bCs/>
                <w:color w:val="000000"/>
              </w:rPr>
              <w:t>: un</w:t>
            </w:r>
            <w:r w:rsidR="00626AC0">
              <w:rPr>
                <w:rFonts w:ascii="Arial" w:eastAsia="Times New Roman" w:hAnsi="Arial" w:cs="Arial"/>
                <w:bCs/>
                <w:color w:val="000000"/>
              </w:rPr>
              <w:t>e</w:t>
            </w:r>
            <w:r>
              <w:rPr>
                <w:rFonts w:ascii="Arial" w:eastAsia="Times New Roman" w:hAnsi="Arial" w:cs="Arial"/>
                <w:bCs/>
                <w:color w:val="000000"/>
              </w:rPr>
              <w:t xml:space="preserve"> qui présente les </w:t>
            </w:r>
            <w:r w:rsidR="001F7243">
              <w:rPr>
                <w:rFonts w:ascii="Arial" w:eastAsia="Times New Roman" w:hAnsi="Arial" w:cs="Arial"/>
                <w:bCs/>
                <w:color w:val="000000"/>
              </w:rPr>
              <w:t xml:space="preserve">propriétés des familles des matériaux </w:t>
            </w:r>
            <w:r>
              <w:rPr>
                <w:rFonts w:ascii="Arial" w:eastAsia="Times New Roman" w:hAnsi="Arial" w:cs="Arial"/>
                <w:bCs/>
                <w:color w:val="000000"/>
              </w:rPr>
              <w:t>; Et un</w:t>
            </w:r>
            <w:r w:rsidR="00626AC0">
              <w:rPr>
                <w:rFonts w:ascii="Arial" w:eastAsia="Times New Roman" w:hAnsi="Arial" w:cs="Arial"/>
                <w:bCs/>
                <w:color w:val="000000"/>
              </w:rPr>
              <w:t>e</w:t>
            </w:r>
            <w:r>
              <w:rPr>
                <w:rFonts w:ascii="Arial" w:eastAsia="Times New Roman" w:hAnsi="Arial" w:cs="Arial"/>
                <w:bCs/>
                <w:color w:val="000000"/>
              </w:rPr>
              <w:t xml:space="preserve"> </w:t>
            </w:r>
            <w:r w:rsidR="00626AC0">
              <w:rPr>
                <w:rFonts w:ascii="Arial" w:eastAsia="Times New Roman" w:hAnsi="Arial" w:cs="Arial"/>
                <w:bCs/>
                <w:color w:val="000000"/>
              </w:rPr>
              <w:t>seconde</w:t>
            </w:r>
            <w:r>
              <w:rPr>
                <w:rFonts w:ascii="Arial" w:eastAsia="Times New Roman" w:hAnsi="Arial" w:cs="Arial"/>
                <w:bCs/>
                <w:color w:val="000000"/>
              </w:rPr>
              <w:t xml:space="preserve"> qui est une aide au choix </w:t>
            </w:r>
            <w:r w:rsidR="007A14BA">
              <w:rPr>
                <w:rFonts w:ascii="Arial" w:eastAsia="Times New Roman" w:hAnsi="Arial" w:cs="Arial"/>
                <w:bCs/>
                <w:color w:val="000000"/>
              </w:rPr>
              <w:t xml:space="preserve">en prenant en compte les </w:t>
            </w:r>
            <w:r>
              <w:rPr>
                <w:rFonts w:ascii="Arial" w:eastAsia="Times New Roman" w:hAnsi="Arial" w:cs="Arial"/>
                <w:bCs/>
                <w:color w:val="000000"/>
              </w:rPr>
              <w:t>contraintes attendues</w:t>
            </w:r>
            <w:r w:rsidR="007A14BA">
              <w:rPr>
                <w:rFonts w:ascii="Arial" w:eastAsia="Times New Roman" w:hAnsi="Arial" w:cs="Arial"/>
                <w:bCs/>
                <w:color w:val="000000"/>
              </w:rPr>
              <w:t>.</w:t>
            </w:r>
          </w:p>
          <w:p w14:paraId="3A0D5A79" w14:textId="77777777" w:rsidR="00FF222B" w:rsidRDefault="002748F7" w:rsidP="00FF222B">
            <w:pPr>
              <w:spacing w:after="0"/>
              <w:rPr>
                <w:rFonts w:ascii="Arial" w:hAnsi="Arial" w:cs="Arial"/>
                <w:i/>
                <w:sz w:val="28"/>
                <w:szCs w:val="28"/>
                <w:u w:val="single"/>
              </w:rPr>
            </w:pPr>
            <w:r>
              <w:rPr>
                <w:rFonts w:ascii="Arial" w:eastAsia="Times New Roman" w:hAnsi="Arial" w:cs="Arial"/>
                <w:bCs/>
                <w:color w:val="3366FF"/>
              </w:rPr>
              <w:t>Ici est attendu un document de travail, de recherche, d’investigation (texte, croquis) ou l</w:t>
            </w:r>
            <w:r w:rsidR="00D60F52" w:rsidRPr="00D60F52">
              <w:rPr>
                <w:rFonts w:ascii="Arial" w:eastAsia="Times New Roman" w:hAnsi="Arial" w:cs="Arial"/>
                <w:bCs/>
                <w:color w:val="3366FF"/>
              </w:rPr>
              <w:t>’élève doit justifier ses choix en s’appuyant sur les ressources et ainsi corriger, améliorer, compléter et préciser une de ses idées.</w:t>
            </w:r>
          </w:p>
          <w:p w14:paraId="2D549645" w14:textId="77777777" w:rsidR="002748F7" w:rsidRPr="002748F7" w:rsidRDefault="00E06833" w:rsidP="002748F7">
            <w:pPr>
              <w:spacing w:after="0"/>
              <w:rPr>
                <w:rFonts w:ascii="Arial" w:hAnsi="Arial" w:cs="Arial"/>
                <w:b/>
                <w:i/>
                <w:u w:val="single"/>
              </w:rPr>
            </w:pPr>
            <w:r w:rsidRPr="00A717D3">
              <w:rPr>
                <w:rFonts w:ascii="Arial" w:hAnsi="Arial" w:cs="Arial"/>
                <w:b/>
              </w:rPr>
              <w:t xml:space="preserve">L’élève doit ensuite réaliser chez lui une maquette </w:t>
            </w:r>
            <w:r w:rsidR="007A14BA">
              <w:rPr>
                <w:rFonts w:ascii="Arial" w:hAnsi="Arial" w:cs="Arial"/>
                <w:b/>
              </w:rPr>
              <w:t>réelle (papier, carton) aux bonnes dimensions</w:t>
            </w:r>
            <w:r>
              <w:rPr>
                <w:rFonts w:ascii="Arial" w:hAnsi="Arial" w:cs="Arial"/>
                <w:b/>
              </w:rPr>
              <w:t xml:space="preserve"> et </w:t>
            </w:r>
            <w:r w:rsidR="007A14BA">
              <w:rPr>
                <w:rFonts w:ascii="Arial" w:hAnsi="Arial" w:cs="Arial"/>
                <w:b/>
              </w:rPr>
              <w:t xml:space="preserve">doit </w:t>
            </w:r>
            <w:r>
              <w:rPr>
                <w:rFonts w:ascii="Arial" w:hAnsi="Arial" w:cs="Arial"/>
                <w:b/>
              </w:rPr>
              <w:t>tester si le trombone assure bien le pincement des feuilles</w:t>
            </w:r>
            <w:r w:rsidR="007A14BA">
              <w:rPr>
                <w:rFonts w:ascii="Arial" w:hAnsi="Arial" w:cs="Arial"/>
                <w:b/>
              </w:rPr>
              <w:t xml:space="preserve">. </w:t>
            </w:r>
            <w:r w:rsidR="002748F7" w:rsidRPr="002748F7">
              <w:rPr>
                <w:rFonts w:ascii="Arial" w:hAnsi="Arial" w:cs="Arial"/>
                <w:b/>
              </w:rPr>
              <w:t>Chaque élève peut réaliser une conclusion sur cette réalisation en décrivant les difficultés rencontrées et les réussites.</w:t>
            </w:r>
          </w:p>
          <w:p w14:paraId="2115A564" w14:textId="77777777" w:rsidR="00E06833" w:rsidRPr="00384E9E" w:rsidRDefault="00E06833" w:rsidP="00FF222B">
            <w:pPr>
              <w:spacing w:after="0"/>
              <w:rPr>
                <w:rFonts w:ascii="Arial" w:hAnsi="Arial" w:cs="Arial"/>
                <w:i/>
                <w:sz w:val="28"/>
                <w:szCs w:val="28"/>
                <w:u w:val="single"/>
              </w:rPr>
            </w:pPr>
            <w:r>
              <w:rPr>
                <w:rFonts w:ascii="Arial" w:hAnsi="Arial" w:cs="Arial"/>
                <w:b/>
              </w:rPr>
              <w:t xml:space="preserve">Ce travail </w:t>
            </w:r>
            <w:r w:rsidRPr="00A717D3">
              <w:rPr>
                <w:rFonts w:ascii="Arial" w:hAnsi="Arial" w:cs="Arial"/>
                <w:b/>
              </w:rPr>
              <w:t xml:space="preserve">sera </w:t>
            </w:r>
            <w:r w:rsidRPr="00E06833">
              <w:rPr>
                <w:rFonts w:ascii="Arial" w:hAnsi="Arial" w:cs="Arial"/>
                <w:b/>
              </w:rPr>
              <w:t>présenté</w:t>
            </w:r>
            <w:r w:rsidRPr="00547323">
              <w:rPr>
                <w:rFonts w:ascii="Arial" w:hAnsi="Arial" w:cs="Arial"/>
                <w:b/>
                <w:color w:val="00B050"/>
              </w:rPr>
              <w:t xml:space="preserve"> </w:t>
            </w:r>
            <w:r w:rsidRPr="00547323">
              <w:rPr>
                <w:rFonts w:ascii="Arial" w:hAnsi="Arial" w:cs="Arial"/>
                <w:b/>
              </w:rPr>
              <w:t>en cl</w:t>
            </w:r>
            <w:r w:rsidRPr="00A717D3">
              <w:rPr>
                <w:rFonts w:ascii="Arial" w:hAnsi="Arial" w:cs="Arial"/>
                <w:b/>
              </w:rPr>
              <w:t>asse</w:t>
            </w:r>
            <w:r>
              <w:rPr>
                <w:rFonts w:ascii="Arial" w:hAnsi="Arial" w:cs="Arial"/>
                <w:b/>
              </w:rPr>
              <w:t xml:space="preserve"> avec le support de son choix (photos, vidéo</w:t>
            </w:r>
            <w:proofErr w:type="gramStart"/>
            <w:r>
              <w:rPr>
                <w:rFonts w:ascii="Arial" w:hAnsi="Arial" w:cs="Arial"/>
                <w:b/>
              </w:rPr>
              <w:t>,…)</w:t>
            </w:r>
            <w:proofErr w:type="gramEnd"/>
          </w:p>
        </w:tc>
      </w:tr>
    </w:tbl>
    <w:p w14:paraId="2425A0EB" w14:textId="77777777" w:rsidR="00157F8E" w:rsidRDefault="00157F8E" w:rsidP="001114C3">
      <w:pPr>
        <w:spacing w:after="0" w:line="240" w:lineRule="auto"/>
        <w:rPr>
          <w:rFonts w:ascii="Arial" w:hAnsi="Arial" w:cs="Arial"/>
          <w:sz w:val="28"/>
          <w:szCs w:val="28"/>
        </w:rPr>
      </w:pPr>
    </w:p>
    <w:p w14:paraId="529B1C61" w14:textId="03C08328" w:rsidR="0072599F" w:rsidRPr="0072599F" w:rsidRDefault="0072599F" w:rsidP="0072599F">
      <w:pPr>
        <w:spacing w:after="0" w:line="240" w:lineRule="auto"/>
        <w:rPr>
          <w:rFonts w:ascii="Arial" w:hAnsi="Arial" w:cs="Arial"/>
          <w:color w:val="0070C0"/>
          <w:sz w:val="28"/>
          <w:szCs w:val="28"/>
        </w:rPr>
      </w:pPr>
      <w:r>
        <w:rPr>
          <w:rFonts w:ascii="Arial" w:hAnsi="Arial" w:cs="Arial"/>
          <w:sz w:val="28"/>
          <w:szCs w:val="28"/>
        </w:rPr>
        <w:t xml:space="preserve">(*) </w:t>
      </w:r>
      <w:r w:rsidRPr="0072599F">
        <w:rPr>
          <w:rFonts w:ascii="Arial" w:hAnsi="Arial" w:cs="Arial"/>
          <w:color w:val="0070C0"/>
          <w:sz w:val="28"/>
          <w:szCs w:val="28"/>
        </w:rPr>
        <w:t>Toutes les écritures de couleur bleu</w:t>
      </w:r>
      <w:r w:rsidR="00A80D7F">
        <w:rPr>
          <w:rFonts w:ascii="Arial" w:hAnsi="Arial" w:cs="Arial"/>
          <w:color w:val="0070C0"/>
          <w:sz w:val="28"/>
          <w:szCs w:val="28"/>
        </w:rPr>
        <w:t>e</w:t>
      </w:r>
      <w:r w:rsidRPr="0072599F">
        <w:rPr>
          <w:rFonts w:ascii="Arial" w:hAnsi="Arial" w:cs="Arial"/>
          <w:color w:val="0070C0"/>
          <w:sz w:val="28"/>
          <w:szCs w:val="28"/>
        </w:rPr>
        <w:t xml:space="preserve"> corre</w:t>
      </w:r>
      <w:r>
        <w:rPr>
          <w:rFonts w:ascii="Arial" w:hAnsi="Arial" w:cs="Arial"/>
          <w:color w:val="0070C0"/>
          <w:sz w:val="28"/>
          <w:szCs w:val="28"/>
        </w:rPr>
        <w:t>spondent aux traces écrites rédig</w:t>
      </w:r>
      <w:r w:rsidRPr="0072599F">
        <w:rPr>
          <w:rFonts w:ascii="Arial" w:hAnsi="Arial" w:cs="Arial"/>
          <w:color w:val="0070C0"/>
          <w:sz w:val="28"/>
          <w:szCs w:val="28"/>
        </w:rPr>
        <w:t>ées par l’élève</w:t>
      </w:r>
    </w:p>
    <w:sectPr w:rsidR="0072599F" w:rsidRPr="0072599F" w:rsidSect="00BE62E7">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1A68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FD5E9C"/>
    <w:multiLevelType w:val="hybridMultilevel"/>
    <w:tmpl w:val="272C1578"/>
    <w:lvl w:ilvl="0" w:tplc="B3E0081A">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632067F"/>
    <w:multiLevelType w:val="hybridMultilevel"/>
    <w:tmpl w:val="32207F96"/>
    <w:lvl w:ilvl="0" w:tplc="E820A1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64623D8"/>
    <w:multiLevelType w:val="hybridMultilevel"/>
    <w:tmpl w:val="400C6776"/>
    <w:lvl w:ilvl="0" w:tplc="CB10CD1C">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CHAUD Christophe">
    <w15:presenceInfo w15:providerId="None" w15:userId="LACHAUD Christop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7F6"/>
    <w:rsid w:val="000146FE"/>
    <w:rsid w:val="00015E8B"/>
    <w:rsid w:val="000442CE"/>
    <w:rsid w:val="00066D96"/>
    <w:rsid w:val="00091600"/>
    <w:rsid w:val="000A1E6F"/>
    <w:rsid w:val="001114C3"/>
    <w:rsid w:val="00114534"/>
    <w:rsid w:val="00157F8E"/>
    <w:rsid w:val="001E7CE3"/>
    <w:rsid w:val="001F1247"/>
    <w:rsid w:val="001F7243"/>
    <w:rsid w:val="002748F7"/>
    <w:rsid w:val="003129DD"/>
    <w:rsid w:val="0036476B"/>
    <w:rsid w:val="00384E9E"/>
    <w:rsid w:val="003D1F3B"/>
    <w:rsid w:val="003D2219"/>
    <w:rsid w:val="003F10CB"/>
    <w:rsid w:val="00404D8B"/>
    <w:rsid w:val="00412A14"/>
    <w:rsid w:val="0046558A"/>
    <w:rsid w:val="00482E10"/>
    <w:rsid w:val="004C7286"/>
    <w:rsid w:val="005061C0"/>
    <w:rsid w:val="00534B43"/>
    <w:rsid w:val="0058068A"/>
    <w:rsid w:val="00582490"/>
    <w:rsid w:val="00590D70"/>
    <w:rsid w:val="005A6016"/>
    <w:rsid w:val="005D6884"/>
    <w:rsid w:val="00610BC4"/>
    <w:rsid w:val="00626AC0"/>
    <w:rsid w:val="006618D5"/>
    <w:rsid w:val="006657F6"/>
    <w:rsid w:val="006A14E6"/>
    <w:rsid w:val="006A3279"/>
    <w:rsid w:val="0072599F"/>
    <w:rsid w:val="00744F96"/>
    <w:rsid w:val="0074745D"/>
    <w:rsid w:val="007A14BA"/>
    <w:rsid w:val="007B21EA"/>
    <w:rsid w:val="007F6A30"/>
    <w:rsid w:val="0087064B"/>
    <w:rsid w:val="008A5EAB"/>
    <w:rsid w:val="008B1F59"/>
    <w:rsid w:val="008C28EE"/>
    <w:rsid w:val="008F1086"/>
    <w:rsid w:val="00945257"/>
    <w:rsid w:val="00972570"/>
    <w:rsid w:val="009A467D"/>
    <w:rsid w:val="009B2155"/>
    <w:rsid w:val="00A37F9F"/>
    <w:rsid w:val="00A80D7F"/>
    <w:rsid w:val="00AB3449"/>
    <w:rsid w:val="00B00DA3"/>
    <w:rsid w:val="00B20C93"/>
    <w:rsid w:val="00B2220D"/>
    <w:rsid w:val="00B845A9"/>
    <w:rsid w:val="00B853A0"/>
    <w:rsid w:val="00BB5AEF"/>
    <w:rsid w:val="00BE62E7"/>
    <w:rsid w:val="00C779B5"/>
    <w:rsid w:val="00C963DC"/>
    <w:rsid w:val="00CC010F"/>
    <w:rsid w:val="00CD41C6"/>
    <w:rsid w:val="00D4628E"/>
    <w:rsid w:val="00D60F52"/>
    <w:rsid w:val="00D73C57"/>
    <w:rsid w:val="00DD7CC1"/>
    <w:rsid w:val="00E06833"/>
    <w:rsid w:val="00E11FFA"/>
    <w:rsid w:val="00EE1CA3"/>
    <w:rsid w:val="00F279BD"/>
    <w:rsid w:val="00F415E2"/>
    <w:rsid w:val="00FB3DB4"/>
    <w:rsid w:val="00FF222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EA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39"/>
    <w:rsid w:val="005D6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B5AEF"/>
    <w:pPr>
      <w:ind w:left="720"/>
      <w:contextualSpacing/>
    </w:pPr>
  </w:style>
  <w:style w:type="paragraph" w:customStyle="1" w:styleId="Normal1">
    <w:name w:val="Normal1"/>
    <w:rsid w:val="009A467D"/>
    <w:pPr>
      <w:spacing w:after="200" w:line="276" w:lineRule="auto"/>
    </w:pPr>
    <w:rPr>
      <w:rFonts w:cs="Calibri"/>
      <w:sz w:val="22"/>
      <w:szCs w:val="22"/>
    </w:rPr>
  </w:style>
  <w:style w:type="character" w:styleId="Lienhypertexte">
    <w:name w:val="Hyperlink"/>
    <w:uiPriority w:val="99"/>
    <w:unhideWhenUsed/>
    <w:rsid w:val="003129DD"/>
    <w:rPr>
      <w:color w:val="0000FF"/>
      <w:u w:val="single"/>
    </w:rPr>
  </w:style>
  <w:style w:type="paragraph" w:styleId="Textedebulles">
    <w:name w:val="Balloon Text"/>
    <w:basedOn w:val="Normal"/>
    <w:link w:val="TextedebullesCar"/>
    <w:uiPriority w:val="99"/>
    <w:semiHidden/>
    <w:unhideWhenUsed/>
    <w:rsid w:val="006657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657F6"/>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39"/>
    <w:rsid w:val="005D6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B5AEF"/>
    <w:pPr>
      <w:ind w:left="720"/>
      <w:contextualSpacing/>
    </w:pPr>
  </w:style>
  <w:style w:type="paragraph" w:customStyle="1" w:styleId="Normal1">
    <w:name w:val="Normal1"/>
    <w:rsid w:val="009A467D"/>
    <w:pPr>
      <w:spacing w:after="200" w:line="276" w:lineRule="auto"/>
    </w:pPr>
    <w:rPr>
      <w:rFonts w:cs="Calibri"/>
      <w:sz w:val="22"/>
      <w:szCs w:val="22"/>
    </w:rPr>
  </w:style>
  <w:style w:type="character" w:styleId="Lienhypertexte">
    <w:name w:val="Hyperlink"/>
    <w:uiPriority w:val="99"/>
    <w:unhideWhenUsed/>
    <w:rsid w:val="003129DD"/>
    <w:rPr>
      <w:color w:val="0000FF"/>
      <w:u w:val="single"/>
    </w:rPr>
  </w:style>
  <w:style w:type="paragraph" w:styleId="Textedebulles">
    <w:name w:val="Balloon Text"/>
    <w:basedOn w:val="Normal"/>
    <w:link w:val="TextedebullesCar"/>
    <w:uiPriority w:val="99"/>
    <w:semiHidden/>
    <w:unhideWhenUsed/>
    <w:rsid w:val="006657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657F6"/>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E:\Travail%20RNR\CVC%20trombone\Trombone%20confinement.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C2ACF-D627-4A42-B2B3-06C63155B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\Travail RNR\CVC trombone\Trombone confinement.dot</Template>
  <TotalTime>3</TotalTime>
  <Pages>1</Pages>
  <Words>603</Words>
  <Characters>3319</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3915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XJM BR</dc:creator>
  <cp:keywords/>
  <dc:description/>
  <cp:lastModifiedBy>XJM BR</cp:lastModifiedBy>
  <cp:revision>3</cp:revision>
  <cp:lastPrinted>2020-05-26T14:58:00Z</cp:lastPrinted>
  <dcterms:created xsi:type="dcterms:W3CDTF">2020-05-26T14:58:00Z</dcterms:created>
  <dcterms:modified xsi:type="dcterms:W3CDTF">2020-05-26T15:28:00Z</dcterms:modified>
  <cp:category/>
</cp:coreProperties>
</file>